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r>
        <w:rPr>
          <w:rFonts w:cs="Arial"/>
          <w:sz w:val="19"/>
          <w:szCs w:val="19"/>
        </w:rPr>
        <w:t>p</w:t>
      </w:r>
      <w:r w:rsidRPr="00B97173">
        <w:rPr>
          <w:rFonts w:cs="Arial"/>
          <w:sz w:val="19"/>
          <w:szCs w:val="19"/>
        </w:rPr>
        <w:t xml:space="preserve">pkt 3) </w:t>
      </w:r>
      <w:r w:rsidRPr="0063532B">
        <w:rPr>
          <w:rFonts w:cs="Arial"/>
          <w:sz w:val="19"/>
          <w:szCs w:val="19"/>
        </w:rPr>
        <w:t>powyżej</w:t>
      </w:r>
      <w:r w:rsidRPr="00B97173">
        <w:rPr>
          <w:rFonts w:cs="Arial"/>
          <w:sz w:val="19"/>
          <w:szCs w:val="19"/>
        </w:rPr>
        <w:t xml:space="preserve">, ulegnie zmianie w przypadku 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D458D6"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D458D6"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CB5F33">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D458D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End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rozdzielnic nN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reklozerów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przekroczenia deklarowanego czasu wyłączeń</w:t>
      </w:r>
      <w:r w:rsidR="005B133D" w:rsidRPr="00441A07">
        <w:rPr>
          <w:szCs w:val="18"/>
        </w:rPr>
        <w:t xml:space="preserve"> w uzgodnionym harmonogramie wyłączeń</w:t>
      </w:r>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wyłączeń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pomnożonego przez stosunek liczby godzin dodatkowego wyłączenia do łącznej liczby godzin deklarowanych wyłączeń określonych w §</w:t>
      </w:r>
      <w:r w:rsidR="005F2122" w:rsidRPr="00441A07">
        <w:rPr>
          <w:szCs w:val="18"/>
        </w:rPr>
        <w:t xml:space="preserve"> </w:t>
      </w:r>
      <w:r w:rsidRPr="00441A07">
        <w:rPr>
          <w:szCs w:val="18"/>
        </w:rPr>
        <w:t xml:space="preserve">6  ust. 1 Umowy, jednak suma kar z tytułu </w:t>
      </w:r>
      <w:r w:rsidR="00455BC7" w:rsidRPr="00441A07">
        <w:rPr>
          <w:szCs w:val="18"/>
        </w:rPr>
        <w:t>przekroczenia</w:t>
      </w:r>
      <w:r w:rsidR="00DB0FF9" w:rsidRPr="00441A07">
        <w:rPr>
          <w:szCs w:val="18"/>
        </w:rPr>
        <w:t xml:space="preserve"> deklarowanego czasu wyłączeń</w:t>
      </w:r>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7"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7"/>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8" w:name="_Ref333698851"/>
      <w:bookmarkStart w:id="9"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8"/>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9"/>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10"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10"/>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1"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1"/>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2"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2"/>
    </w:p>
    <w:p w14:paraId="54AC1572" w14:textId="2D3A4F85" w:rsidR="005B065B" w:rsidRPr="009C6273" w:rsidRDefault="005B065B" w:rsidP="002221B4">
      <w:pPr>
        <w:pStyle w:val="Styl2"/>
        <w:widowControl/>
        <w:numPr>
          <w:ilvl w:val="0"/>
          <w:numId w:val="56"/>
        </w:numPr>
        <w:spacing w:after="0" w:line="240" w:lineRule="auto"/>
        <w:rPr>
          <w:szCs w:val="18"/>
        </w:rPr>
      </w:pPr>
      <w:bookmarkStart w:id="13"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3"/>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4"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5"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5"/>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6"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6"/>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7"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7"/>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8"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8"/>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9"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9"/>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20"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20"/>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1"/>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2"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2"/>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3"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3"/>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4"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4"/>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5"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5"/>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6"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6"/>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7"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7"/>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4"/>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519AE" w14:textId="77777777" w:rsidR="00D458D6" w:rsidRDefault="00D458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76B7" w14:textId="77777777" w:rsidR="00D458D6" w:rsidRDefault="00D458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6456171E" w:rsidR="003E60B2" w:rsidRPr="00312334" w:rsidRDefault="00D458D6" w:rsidP="00DF5594">
    <w:pPr>
      <w:pStyle w:val="Nagwek"/>
      <w:tabs>
        <w:tab w:val="clear" w:pos="4536"/>
      </w:tabs>
      <w:spacing w:line="240" w:lineRule="auto"/>
      <w:ind w:left="142"/>
      <w:jc w:val="right"/>
      <w:rPr>
        <w:i/>
        <w:sz w:val="16"/>
      </w:rPr>
    </w:pPr>
    <w:ins w:id="6" w:author="Bagińska Marzena [PGE Dystr. O.Łódź]" w:date="2026-01-15T12:57:00Z">
      <w:r w:rsidRPr="00D458D6">
        <w:rPr>
          <w:b/>
          <w:bCs/>
          <w:i/>
          <w:sz w:val="16"/>
        </w:rPr>
        <w:br/>
        <w:t>POST/DYS/OLD/GZ/00085/2026</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rson w15:author="Bagińska Marzena [PGE Dystr. O.Łódź]">
    <w15:presenceInfo w15:providerId="AD" w15:userId="S::Marzena.Baginska@pgedystrybucja.pl::3f1106cd-388b-46c0-be0b-e207423948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003"/>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74"/>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5F33"/>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58D6"/>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3.docx</dmsv2BaseFileName>
    <dmsv2BaseDisplayName xmlns="http://schemas.microsoft.com/sharepoint/v3">Załącznik nr 5 do SWZ część 3</dmsv2BaseDisplayName>
    <dmsv2SWPP2ObjectNumber xmlns="http://schemas.microsoft.com/sharepoint/v3">POST/DYS/OLD/GZ/00085/2026                        </dmsv2SWPP2ObjectNumber>
    <dmsv2SWPP2SumMD5 xmlns="http://schemas.microsoft.com/sharepoint/v3">8250a675d198af8c59ef2abbcba5d3f8</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24141408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JEUP5JKVCYQC-1092029480-12758</_dlc_DocId>
    <_dlc_DocIdUrl xmlns="a19cb1c7-c5c7-46d4-85ae-d83685407bba">
      <Url>https://swpp2.dms.gkpge.pl/sites/41/_layouts/15/DocIdRedir.aspx?ID=JEUP5JKVCYQC-1092029480-12758</Url>
      <Description>JEUP5JKVCYQC-1092029480-12758</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3.xml><?xml version="1.0" encoding="utf-8"?>
<ds:datastoreItem xmlns:ds="http://schemas.openxmlformats.org/officeDocument/2006/customXml" ds:itemID="{95F1BB29-1685-4B06-87B5-89BB0DBD2C0C}">
  <ds:schemaRefs>
    <ds:schemaRef ds:uri="http://schemas.microsoft.com/sharepoint/events"/>
  </ds:schemaRefs>
</ds:datastoreItem>
</file>

<file path=customXml/itemProps4.xml><?xml version="1.0" encoding="utf-8"?>
<ds:datastoreItem xmlns:ds="http://schemas.openxmlformats.org/officeDocument/2006/customXml" ds:itemID="{5A0AD597-1C24-4BA8-A904-F3E576C89E4D}"/>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20470</Words>
  <Characters>134999</Characters>
  <Application>Microsoft Office Word</Application>
  <DocSecurity>0</DocSecurity>
  <Lines>1124</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2026-01-15T11:57:00Z</dcterms:created>
  <dcterms:modified xsi:type="dcterms:W3CDTF">2026-01-15T11:57:00Z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e111bbcb-b951-47f1-a8cf-c306159ef0fb</vt:lpwstr>
  </property>
</Properties>
</file>